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rFonts w:ascii="Arial" w:eastAsia="Times New Roman" w:hAnsi="Arial" w:cs="Times New Roman"/>
          <w:sz w:val="24"/>
          <w:szCs w:val="24"/>
        </w:rPr>
      </w:pPr>
      <w:ins w:id="6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07EECD90" w14:textId="77777777" w:rsidR="006332A6" w:rsidRPr="006332A6" w:rsidRDefault="006332A6" w:rsidP="006332A6">
      <w:pPr>
        <w:pStyle w:val="ListParagraph"/>
        <w:rPr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3" w:author="Lizzie Timmins (NESO)" w:date="2024-11-05T11:45:00Z"/>
          <w:rFonts w:ascii="Arial" w:hAnsi="Arial" w:cs="Arial"/>
          <w:sz w:val="24"/>
          <w:szCs w:val="24"/>
        </w:rPr>
      </w:pPr>
      <w:ins w:id="74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  <w:ins w:id="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5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5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6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  <w:ins w:id="8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0" w:author="Lizzie Timmins (NESO)" w:date="2024-11-05T11:45:00Z"/>
          <w:rFonts w:ascii="Arial" w:hAnsi="Arial" w:cs="Arial"/>
          <w:sz w:val="24"/>
          <w:szCs w:val="24"/>
        </w:rPr>
      </w:pPr>
      <w:ins w:id="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3" w:author="Lizzie Timmins (NESO)" w:date="2024-11-05T11:45:00Z"/>
          <w:rFonts w:ascii="Arial" w:hAnsi="Arial" w:cs="Arial"/>
          <w:sz w:val="24"/>
          <w:szCs w:val="24"/>
        </w:rPr>
      </w:pPr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1B4C5974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0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9" w:author="Lizzie Timmins (NESO)" w:date="2024-11-05T11:45:00Z"/>
          <w:rFonts w:ascii="Arial" w:hAnsi="Arial" w:cs="Arial"/>
          <w:sz w:val="24"/>
          <w:szCs w:val="24"/>
        </w:rPr>
      </w:pPr>
      <w:ins w:id="1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9" w:author="Lizzie Timmins (NESO)" w:date="2024-11-05T11:45:00Z"/>
          <w:rFonts w:ascii="Arial" w:hAnsi="Arial" w:cs="Arial"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28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F216B4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2C0A7A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7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3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5" w:author="Lizzie Timmins (NESO)" w:date="2024-11-05T11:45:00Z"/>
          <w:rFonts w:ascii="Arial" w:hAnsi="Arial" w:cs="Arial"/>
          <w:sz w:val="24"/>
          <w:szCs w:val="24"/>
        </w:rPr>
      </w:pPr>
      <w:ins w:id="14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7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7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8" w:author="Lizzie Timmins (NESO)" w:date="2024-11-05T11:45:00Z"/>
          <w:rFonts w:ascii="Arial" w:hAnsi="Arial" w:cs="Arial"/>
          <w:sz w:val="24"/>
          <w:szCs w:val="24"/>
        </w:rPr>
      </w:pPr>
      <w:ins w:id="14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5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6" w:author="Lizzie Timmins (NESO)" w:date="2024-11-05T11:45:00Z"/>
          <w:rFonts w:ascii="Arial" w:hAnsi="Arial" w:cs="Arial"/>
          <w:sz w:val="24"/>
          <w:szCs w:val="24"/>
        </w:rPr>
      </w:pPr>
      <w:ins w:id="15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5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1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2" w:author="Lizzie Timmins (NESO)" w:date="2024-11-05T11:45:00Z"/>
          <w:rFonts w:ascii="Arial" w:hAnsi="Arial" w:cs="Arial"/>
          <w:sz w:val="24"/>
          <w:szCs w:val="24"/>
        </w:rPr>
      </w:pPr>
      <w:ins w:id="16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1" w:author="Lizzie Timmins (NESO)" w:date="2024-11-05T11:45:00Z"/>
          <w:rFonts w:ascii="Arial" w:hAnsi="Arial" w:cs="Arial"/>
          <w:sz w:val="24"/>
          <w:szCs w:val="24"/>
        </w:rPr>
      </w:pPr>
      <w:ins w:id="17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7" w:author="Lizzie Timmins (NESO)" w:date="2024-11-05T11:45:00Z"/>
          <w:rFonts w:ascii="Arial" w:eastAsia="Arial" w:hAnsi="Arial" w:cs="Arial"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C57746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0" w:author="Lizzie Timmins (NESO)" w:date="2024-11-05T11:45:00Z"/>
          <w:rFonts w:ascii="Arial" w:hAnsi="Arial" w:cs="Arial"/>
          <w:sz w:val="24"/>
          <w:szCs w:val="24"/>
        </w:rPr>
      </w:pPr>
      <w:ins w:id="181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5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  <w:ins w:id="18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88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88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4" w:author="Lizzie Timmins (NESO)" w:date="2024-11-05T11:45:00Z"/>
          <w:rFonts w:ascii="Arial" w:hAnsi="Arial" w:cs="Arial"/>
          <w:sz w:val="24"/>
          <w:szCs w:val="24"/>
        </w:rPr>
      </w:pPr>
      <w:ins w:id="1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  <w:ins w:id="19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199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5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8" w:author="Lizzie Timmins (NESO)" w:date="2024-11-05T11:45:00Z"/>
          <w:rFonts w:ascii="Arial" w:hAnsi="Arial" w:cs="Arial"/>
          <w:sz w:val="24"/>
          <w:szCs w:val="24"/>
        </w:rPr>
      </w:pPr>
      <w:ins w:id="21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0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1" w:author="Lizzie Timmins (NESO)" w:date="2024-11-05T11:45:00Z"/>
          <w:rFonts w:ascii="Arial" w:hAnsi="Arial" w:cs="Arial"/>
          <w:sz w:val="24"/>
          <w:szCs w:val="24"/>
        </w:rPr>
      </w:pPr>
      <w:ins w:id="2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39" w:author="Lizzie Timmins (NESO)" w:date="2024-11-05T11:45:00Z"/>
        </w:rPr>
      </w:pPr>
      <w:ins w:id="24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4D96" w14:textId="77777777" w:rsidR="000B4D5E" w:rsidRDefault="000B4D5E" w:rsidP="005E4CD6">
      <w:pPr>
        <w:spacing w:after="0" w:line="240" w:lineRule="auto"/>
      </w:pPr>
      <w:r>
        <w:separator/>
      </w:r>
    </w:p>
  </w:endnote>
  <w:endnote w:type="continuationSeparator" w:id="0">
    <w:p w14:paraId="6189A9B1" w14:textId="77777777" w:rsidR="000B4D5E" w:rsidRDefault="000B4D5E" w:rsidP="005E4CD6">
      <w:pPr>
        <w:spacing w:after="0" w:line="240" w:lineRule="auto"/>
      </w:pPr>
      <w:r>
        <w:continuationSeparator/>
      </w:r>
    </w:p>
  </w:endnote>
  <w:endnote w:type="continuationNotice" w:id="1">
    <w:p w14:paraId="20803079" w14:textId="77777777" w:rsidR="000B4D5E" w:rsidRDefault="000B4D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BAA3" w14:textId="77777777" w:rsidR="000B4D5E" w:rsidRDefault="000B4D5E" w:rsidP="005E4CD6">
      <w:pPr>
        <w:spacing w:after="0" w:line="240" w:lineRule="auto"/>
      </w:pPr>
      <w:r>
        <w:separator/>
      </w:r>
    </w:p>
  </w:footnote>
  <w:footnote w:type="continuationSeparator" w:id="0">
    <w:p w14:paraId="4B36996C" w14:textId="77777777" w:rsidR="000B4D5E" w:rsidRDefault="000B4D5E" w:rsidP="005E4CD6">
      <w:pPr>
        <w:spacing w:after="0" w:line="240" w:lineRule="auto"/>
      </w:pPr>
      <w:r>
        <w:continuationSeparator/>
      </w:r>
    </w:p>
  </w:footnote>
  <w:footnote w:type="continuationNotice" w:id="1">
    <w:p w14:paraId="4632A2AE" w14:textId="77777777" w:rsidR="000B4D5E" w:rsidRDefault="000B4D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comments" w:enforcement="1" w:cryptProviderType="rsaAES" w:cryptAlgorithmClass="hash" w:cryptAlgorithmType="typeAny" w:cryptAlgorithmSid="14" w:cryptSpinCount="100000" w:hash="8iFk8pKAxhLF3H8Sum8NYwgWnkV35puQzVva4q6FQFp+SCMOjY9R147gNRfAumnkksLvK5/43NJhOB2Bbc/Ceg==" w:salt="3NKbu2PE6uk+bG772FCUlg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4D5E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360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0A7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4B4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2A6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1866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C733F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06B1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290D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B466A9D9-917F-4379-8E3E-CBD9D19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36D91E-616D-4BD7-90D1-52AAB3C393C2}"/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2340</Words>
  <Characters>13343</Characters>
  <Application>Microsoft Office Word</Application>
  <DocSecurity>8</DocSecurity>
  <Lines>111</Lines>
  <Paragraphs>31</Paragraphs>
  <ScaleCrop>false</ScaleCrop>
  <Company/>
  <LinksUpToDate>false</LinksUpToDate>
  <CharactersWithSpaces>15652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7</cp:revision>
  <dcterms:created xsi:type="dcterms:W3CDTF">2024-11-05T13:11:00Z</dcterms:created>
  <dcterms:modified xsi:type="dcterms:W3CDTF">2024-11-05T16:01:00Z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